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22" w:rsidRPr="00166122" w:rsidRDefault="00166122" w:rsidP="001661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6122">
        <w:rPr>
          <w:rFonts w:ascii="Times New Roman" w:hAnsi="Times New Roman" w:cs="Times New Roman"/>
          <w:sz w:val="24"/>
          <w:szCs w:val="24"/>
          <w:lang w:val="tt-RU"/>
        </w:rPr>
        <w:t>Список учителей победителей и призеров</w:t>
      </w:r>
    </w:p>
    <w:p w:rsidR="00604505" w:rsidRPr="00767DE0" w:rsidRDefault="00604505" w:rsidP="006045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604505" w:rsidRDefault="00604505" w:rsidP="00D65EA6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604505" w:rsidRDefault="00604505" w:rsidP="00D65EA6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65EA6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D65EA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D65EA6">
        <w:rPr>
          <w:rFonts w:ascii="Times New Roman" w:hAnsi="Times New Roman" w:cs="Times New Roman"/>
          <w:sz w:val="24"/>
          <w:szCs w:val="24"/>
        </w:rPr>
        <w:t xml:space="preserve"> «</w:t>
      </w:r>
      <w:r w:rsidR="00D65EA6" w:rsidRPr="00C00E43">
        <w:rPr>
          <w:rFonts w:ascii="Times New Roman" w:hAnsi="Times New Roman"/>
          <w:sz w:val="24"/>
          <w:szCs w:val="24"/>
        </w:rPr>
        <w:t>Национальная журналистика</w:t>
      </w:r>
      <w:ins w:id="0" w:author="н.русь" w:date="2020-12-12T09:33:00Z">
        <w:r w:rsidR="00D65EA6" w:rsidRPr="00C00E43">
          <w:rPr>
            <w:rFonts w:ascii="Times New Roman" w:hAnsi="Times New Roman"/>
            <w:sz w:val="24"/>
            <w:szCs w:val="24"/>
          </w:rPr>
          <w:t xml:space="preserve"> </w:t>
        </w:r>
      </w:ins>
      <w:r w:rsidR="00D65EA6" w:rsidRPr="00C00E43">
        <w:rPr>
          <w:rFonts w:ascii="Times New Roman" w:hAnsi="Times New Roman"/>
          <w:sz w:val="24"/>
          <w:szCs w:val="24"/>
        </w:rPr>
        <w:t>(стихи, рассказы собственного сочинения).</w:t>
      </w:r>
      <w:r w:rsidR="00D65EA6" w:rsidRPr="00C00E43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65EA6" w:rsidRPr="00C00E43" w:rsidRDefault="00D65EA6" w:rsidP="00D65EA6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Ответственный: </w:t>
      </w:r>
      <w:r>
        <w:rPr>
          <w:rFonts w:ascii="Times New Roman" w:hAnsi="Times New Roman"/>
          <w:bCs/>
          <w:sz w:val="24"/>
          <w:szCs w:val="24"/>
          <w:lang w:val="tt-RU"/>
        </w:rPr>
        <w:t>Каюмова Ляля Гайсиевна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>, учител</w:t>
      </w:r>
      <w:r>
        <w:rPr>
          <w:rFonts w:ascii="Times New Roman" w:hAnsi="Times New Roman"/>
          <w:bCs/>
          <w:sz w:val="24"/>
          <w:szCs w:val="24"/>
          <w:lang w:val="tt-RU"/>
        </w:rPr>
        <w:t>ь татарского языка и литературы первой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, тел. 89376231635, </w:t>
      </w:r>
      <w:r>
        <w:rPr>
          <w:rFonts w:ascii="Times New Roman" w:hAnsi="Times New Roman"/>
          <w:sz w:val="24"/>
          <w:szCs w:val="24"/>
        </w:rPr>
        <w:t>232600024</w:t>
      </w:r>
      <w:r w:rsidRPr="00C00E43">
        <w:rPr>
          <w:rFonts w:ascii="Times New Roman" w:hAnsi="Times New Roman"/>
          <w:sz w:val="24"/>
          <w:szCs w:val="24"/>
        </w:rPr>
        <w:t>5</w:t>
      </w:r>
      <w:hyperlink r:id="rId4" w:history="1">
        <w:r w:rsidR="008D70CE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D65EA6" w:rsidRPr="00C00E43" w:rsidRDefault="00D65EA6" w:rsidP="00D65EA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65EA6" w:rsidRDefault="00D65EA6" w:rsidP="00D65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2014"/>
        <w:gridCol w:w="2116"/>
        <w:gridCol w:w="2057"/>
        <w:gridCol w:w="1800"/>
        <w:gridCol w:w="732"/>
        <w:gridCol w:w="2595"/>
        <w:gridCol w:w="2001"/>
      </w:tblGrid>
      <w:tr w:rsidR="00166122" w:rsidTr="00166122">
        <w:trPr>
          <w:trHeight w:val="570"/>
        </w:trPr>
        <w:tc>
          <w:tcPr>
            <w:tcW w:w="456" w:type="dxa"/>
          </w:tcPr>
          <w:p w:rsidR="00166122" w:rsidRPr="00F47C24" w:rsidRDefault="00166122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122" w:rsidRPr="00F47C24" w:rsidRDefault="0016612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014" w:type="dxa"/>
          </w:tcPr>
          <w:p w:rsidR="00166122" w:rsidRPr="00F47C24" w:rsidRDefault="00166122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  <w:p w:rsidR="00166122" w:rsidRPr="00F47C24" w:rsidRDefault="0016612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6" w:type="dxa"/>
          </w:tcPr>
          <w:p w:rsidR="00166122" w:rsidRPr="00F47C24" w:rsidRDefault="00166122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  <w:p w:rsidR="00166122" w:rsidRPr="00F47C24" w:rsidRDefault="0016612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7" w:type="dxa"/>
          </w:tcPr>
          <w:p w:rsidR="00166122" w:rsidRPr="00F47C24" w:rsidRDefault="00166122" w:rsidP="000C25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</w:p>
          <w:p w:rsidR="00166122" w:rsidRPr="00F47C24" w:rsidRDefault="0016612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:rsidR="00166122" w:rsidRPr="00F47C24" w:rsidRDefault="0016612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Тема</w:t>
            </w:r>
          </w:p>
        </w:tc>
        <w:tc>
          <w:tcPr>
            <w:tcW w:w="732" w:type="dxa"/>
          </w:tcPr>
          <w:p w:rsidR="00166122" w:rsidRPr="00F47C24" w:rsidRDefault="0016612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95" w:type="dxa"/>
          </w:tcPr>
          <w:p w:rsidR="00166122" w:rsidRPr="00F47C24" w:rsidRDefault="00166122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Сот</w:t>
            </w:r>
            <w:proofErr w:type="gram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ел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эл.адрес</w:t>
            </w:r>
            <w:proofErr w:type="spellEnd"/>
          </w:p>
          <w:p w:rsidR="00166122" w:rsidRPr="00F47C24" w:rsidRDefault="0016612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1" w:type="dxa"/>
          </w:tcPr>
          <w:p w:rsidR="00166122" w:rsidRPr="00166122" w:rsidRDefault="001661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6122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:rsidR="00166122" w:rsidRPr="00166122" w:rsidRDefault="00166122" w:rsidP="00166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6122" w:rsidTr="00166122">
        <w:trPr>
          <w:trHeight w:val="465"/>
        </w:trPr>
        <w:tc>
          <w:tcPr>
            <w:tcW w:w="456" w:type="dxa"/>
          </w:tcPr>
          <w:p w:rsidR="00166122" w:rsidRPr="00CA3A37" w:rsidRDefault="00166122" w:rsidP="00CA3A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14" w:type="dxa"/>
          </w:tcPr>
          <w:p w:rsidR="00166122" w:rsidRPr="00CA3A37" w:rsidRDefault="00166122" w:rsidP="00CA3A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Бикбова</w:t>
            </w:r>
            <w:proofErr w:type="spell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 Светлана Ивановна</w:t>
            </w:r>
          </w:p>
        </w:tc>
        <w:tc>
          <w:tcPr>
            <w:tcW w:w="2116" w:type="dxa"/>
          </w:tcPr>
          <w:p w:rsidR="00166122" w:rsidRPr="00CA3A37" w:rsidRDefault="00166122" w:rsidP="00CA3A37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rFonts w:ascii="Times New Roman" w:hAnsi="Times New Roman" w:cs="Times New Roman"/>
                <w:sz w:val="16"/>
                <w:szCs w:val="16"/>
              </w:rPr>
            </w:pPr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422132, </w:t>
            </w:r>
            <w:proofErr w:type="spell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gram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Нижняя</w:t>
            </w:r>
            <w:proofErr w:type="gram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 Русь, ул.Г.Ахметова, д.1а, 8-84364-37-2-14</w:t>
            </w:r>
          </w:p>
        </w:tc>
        <w:tc>
          <w:tcPr>
            <w:tcW w:w="2057" w:type="dxa"/>
          </w:tcPr>
          <w:p w:rsidR="00166122" w:rsidRPr="00CA3A37" w:rsidRDefault="00166122" w:rsidP="00CA3A37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rFonts w:ascii="Times New Roman" w:hAnsi="Times New Roman" w:cs="Times New Roman"/>
                <w:sz w:val="16"/>
                <w:szCs w:val="16"/>
              </w:rPr>
            </w:pPr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МБОУ «СОШ </w:t>
            </w:r>
            <w:proofErr w:type="spell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им.П.Е.Воробьева</w:t>
            </w:r>
            <w:proofErr w:type="spell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ижняя Русь» </w:t>
            </w:r>
            <w:proofErr w:type="spell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1800" w:type="dxa"/>
          </w:tcPr>
          <w:p w:rsidR="00166122" w:rsidRPr="00CA3A37" w:rsidRDefault="00166122" w:rsidP="00CA3A37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rFonts w:ascii="Times New Roman" w:hAnsi="Times New Roman" w:cs="Times New Roman"/>
                <w:sz w:val="16"/>
                <w:szCs w:val="16"/>
              </w:rPr>
            </w:pPr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Туган</w:t>
            </w:r>
            <w:proofErr w:type="spell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авылым</w:t>
            </w:r>
            <w:proofErr w:type="spellEnd"/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32" w:type="dxa"/>
          </w:tcPr>
          <w:p w:rsidR="00166122" w:rsidRPr="00CA3A37" w:rsidRDefault="00166122" w:rsidP="00CA3A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16.10</w:t>
            </w:r>
          </w:p>
        </w:tc>
        <w:tc>
          <w:tcPr>
            <w:tcW w:w="2595" w:type="dxa"/>
          </w:tcPr>
          <w:p w:rsidR="00166122" w:rsidRPr="00CA3A37" w:rsidRDefault="00166122" w:rsidP="00CA3A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CA3A37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2326000115</w:t>
              </w:r>
              <w:r w:rsidRPr="00CA3A37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@</w:t>
              </w:r>
              <w:proofErr w:type="spellStart"/>
              <w:r w:rsidRPr="00CA3A37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edu.tatar.ru</w:t>
              </w:r>
              <w:proofErr w:type="spellEnd"/>
            </w:hyperlink>
            <w:r w:rsidRPr="00CA3A37">
              <w:rPr>
                <w:rFonts w:ascii="Times New Roman" w:hAnsi="Times New Roman" w:cs="Times New Roman"/>
                <w:sz w:val="16"/>
                <w:szCs w:val="16"/>
              </w:rPr>
              <w:t>, 89631212513</w:t>
            </w:r>
          </w:p>
        </w:tc>
        <w:tc>
          <w:tcPr>
            <w:tcW w:w="2001" w:type="dxa"/>
          </w:tcPr>
          <w:p w:rsidR="00166122" w:rsidRPr="00166122" w:rsidRDefault="00166122" w:rsidP="00CA3A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22"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166122" w:rsidTr="00166122">
        <w:trPr>
          <w:trHeight w:val="353"/>
        </w:trPr>
        <w:tc>
          <w:tcPr>
            <w:tcW w:w="456" w:type="dxa"/>
          </w:tcPr>
          <w:p w:rsidR="00166122" w:rsidRPr="00511294" w:rsidRDefault="00166122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166122" w:rsidRDefault="00166122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66122" w:rsidRPr="00D01D37" w:rsidRDefault="00166122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Сибгатуллина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Альмира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Фаритовна</w:t>
            </w:r>
            <w:proofErr w:type="spellEnd"/>
          </w:p>
        </w:tc>
        <w:tc>
          <w:tcPr>
            <w:tcW w:w="2116" w:type="dxa"/>
          </w:tcPr>
          <w:p w:rsidR="00166122" w:rsidRPr="00D01D37" w:rsidRDefault="00166122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764">
              <w:rPr>
                <w:rFonts w:ascii="Times New Roman" w:hAnsi="Times New Roman" w:cs="Times New Roman"/>
                <w:sz w:val="16"/>
                <w:szCs w:val="16"/>
              </w:rPr>
              <w:t xml:space="preserve">422110, </w:t>
            </w:r>
            <w:proofErr w:type="spellStart"/>
            <w:r w:rsidRPr="008F1764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8F1764">
              <w:rPr>
                <w:rFonts w:ascii="Times New Roman" w:hAnsi="Times New Roman" w:cs="Times New Roman"/>
                <w:sz w:val="16"/>
                <w:szCs w:val="16"/>
              </w:rPr>
              <w:t xml:space="preserve"> район, г</w:t>
            </w:r>
            <w:proofErr w:type="gramStart"/>
            <w:r w:rsidRPr="008F176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8F1764">
              <w:rPr>
                <w:rFonts w:ascii="Times New Roman" w:hAnsi="Times New Roman" w:cs="Times New Roman"/>
                <w:sz w:val="16"/>
                <w:szCs w:val="16"/>
              </w:rPr>
              <w:t xml:space="preserve">укмор, </w:t>
            </w:r>
            <w:proofErr w:type="spellStart"/>
            <w:r w:rsidRPr="008F1764">
              <w:rPr>
                <w:rFonts w:ascii="Times New Roman" w:hAnsi="Times New Roman" w:cs="Times New Roman"/>
                <w:sz w:val="16"/>
                <w:szCs w:val="16"/>
              </w:rPr>
              <w:t>ул.М.Джалиля</w:t>
            </w:r>
            <w:proofErr w:type="spellEnd"/>
            <w:r w:rsidRPr="008F1764">
              <w:rPr>
                <w:rFonts w:ascii="Times New Roman" w:hAnsi="Times New Roman" w:cs="Times New Roman"/>
                <w:sz w:val="16"/>
                <w:szCs w:val="16"/>
              </w:rPr>
              <w:t xml:space="preserve"> , д.35</w:t>
            </w:r>
          </w:p>
        </w:tc>
        <w:tc>
          <w:tcPr>
            <w:tcW w:w="2057" w:type="dxa"/>
          </w:tcPr>
          <w:p w:rsidR="00166122" w:rsidRPr="00D01D37" w:rsidRDefault="00166122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434">
              <w:rPr>
                <w:rFonts w:ascii="Times New Roman" w:hAnsi="Times New Roman" w:cs="Times New Roman"/>
                <w:sz w:val="16"/>
                <w:szCs w:val="16"/>
              </w:rPr>
              <w:t>МБОУ «Гимназия №1 имени Ч.Т.Айтматова г</w:t>
            </w:r>
            <w:proofErr w:type="gramStart"/>
            <w:r w:rsidRPr="004C043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4C0434">
              <w:rPr>
                <w:rFonts w:ascii="Times New Roman" w:hAnsi="Times New Roman" w:cs="Times New Roman"/>
                <w:sz w:val="16"/>
                <w:szCs w:val="16"/>
              </w:rPr>
              <w:t>укмор»</w:t>
            </w:r>
          </w:p>
        </w:tc>
        <w:tc>
          <w:tcPr>
            <w:tcW w:w="1800" w:type="dxa"/>
          </w:tcPr>
          <w:p w:rsidR="00166122" w:rsidRPr="00D01D37" w:rsidRDefault="00166122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Бабайларда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кунакта</w:t>
            </w:r>
            <w:proofErr w:type="spellEnd"/>
          </w:p>
        </w:tc>
        <w:tc>
          <w:tcPr>
            <w:tcW w:w="732" w:type="dxa"/>
          </w:tcPr>
          <w:p w:rsidR="00166122" w:rsidRPr="00D01D37" w:rsidRDefault="00166122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16.10</w:t>
            </w:r>
          </w:p>
        </w:tc>
        <w:tc>
          <w:tcPr>
            <w:tcW w:w="2595" w:type="dxa"/>
          </w:tcPr>
          <w:p w:rsidR="00166122" w:rsidRPr="00D01D37" w:rsidRDefault="00166122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Pr="008F1764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Almera</w:t>
              </w:r>
              <w:r w:rsidRPr="008F1764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1968@</w:t>
              </w:r>
              <w:r w:rsidRPr="008F1764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8F1764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8F1764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8F1764">
              <w:rPr>
                <w:rFonts w:ascii="Times New Roman" w:hAnsi="Times New Roman" w:cs="Times New Roman"/>
                <w:sz w:val="16"/>
                <w:szCs w:val="16"/>
              </w:rPr>
              <w:t>, сот.т.89053152440</w:t>
            </w:r>
          </w:p>
        </w:tc>
        <w:tc>
          <w:tcPr>
            <w:tcW w:w="2001" w:type="dxa"/>
          </w:tcPr>
          <w:p w:rsidR="00166122" w:rsidRPr="00166122" w:rsidRDefault="00166122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6122"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</w:tbl>
    <w:p w:rsidR="00D65EA6" w:rsidRDefault="00D65EA6" w:rsidP="00D65EA6"/>
    <w:p w:rsidR="00917960" w:rsidRDefault="00917960"/>
    <w:sectPr w:rsidR="00917960" w:rsidSect="00D65EA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5EA6"/>
    <w:rsid w:val="000C2514"/>
    <w:rsid w:val="0016035A"/>
    <w:rsid w:val="00166122"/>
    <w:rsid w:val="002D35A6"/>
    <w:rsid w:val="00306DCA"/>
    <w:rsid w:val="003A4CF4"/>
    <w:rsid w:val="004B3835"/>
    <w:rsid w:val="00604505"/>
    <w:rsid w:val="00873547"/>
    <w:rsid w:val="008A55D6"/>
    <w:rsid w:val="008D70CE"/>
    <w:rsid w:val="00917960"/>
    <w:rsid w:val="009E1CC1"/>
    <w:rsid w:val="00A53116"/>
    <w:rsid w:val="00A80166"/>
    <w:rsid w:val="00AE7EDE"/>
    <w:rsid w:val="00B33B8D"/>
    <w:rsid w:val="00CA3A37"/>
    <w:rsid w:val="00D65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65E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mera1968@mail.ru" TargetMode="External"/><Relationship Id="rId5" Type="http://schemas.openxmlformats.org/officeDocument/2006/relationships/hyperlink" Target="mailto:2326000115@edu.tatar.ru" TargetMode="External"/><Relationship Id="rId4" Type="http://schemas.openxmlformats.org/officeDocument/2006/relationships/hyperlink" Target="mailto:alsu_ganieva8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Company>Home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2021-11-09T18:39:00Z</dcterms:created>
  <dcterms:modified xsi:type="dcterms:W3CDTF">2021-11-09T18:39:00Z</dcterms:modified>
</cp:coreProperties>
</file>